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D1BC6" w:rsidRDefault="00990FF2"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PI Name: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Jay J. Van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Bavel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&amp; Diego A.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Reinero</w:t>
      </w:r>
      <w:proofErr w:type="spellEnd"/>
    </w:p>
    <w:p w:rsidR="003D1BC6" w:rsidRDefault="003D1BC6"/>
    <w:p w:rsidR="003D1BC6" w:rsidRDefault="00990FF2">
      <w:r>
        <w:rPr>
          <w:rFonts w:ascii="Times New Roman" w:eastAsia="Times New Roman" w:hAnsi="Times New Roman" w:cs="Times New Roman"/>
          <w:b/>
          <w:sz w:val="28"/>
          <w:szCs w:val="28"/>
        </w:rPr>
        <w:t>Psychology Education Title: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Effects of Thinking Abstractly or Concretely on Self-Control</w:t>
      </w:r>
    </w:p>
    <w:p w:rsidR="003D1BC6" w:rsidRDefault="003D1BC6"/>
    <w:p w:rsidR="003D1BC6" w:rsidRDefault="00990FF2">
      <w:r>
        <w:rPr>
          <w:rFonts w:ascii="Times New Roman" w:eastAsia="Times New Roman" w:hAnsi="Times New Roman" w:cs="Times New Roman"/>
          <w:b/>
          <w:sz w:val="28"/>
          <w:szCs w:val="28"/>
        </w:rPr>
        <w:t>Overview</w:t>
      </w:r>
    </w:p>
    <w:p w:rsidR="003D1BC6" w:rsidRDefault="003D1BC6"/>
    <w:p w:rsidR="003D1BC6" w:rsidRDefault="00990FF2">
      <w:r>
        <w:rPr>
          <w:rFonts w:ascii="Times New Roman" w:eastAsia="Times New Roman" w:hAnsi="Times New Roman" w:cs="Times New Roman"/>
          <w:sz w:val="24"/>
          <w:szCs w:val="24"/>
        </w:rPr>
        <w:t>Whether it’s refraining from having a second serving of ice cream, studying instead of attending a fun party, or deciding to put money away in a savings account, sacrificing short-term outcomes in favor of long-term outcomes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i.e.,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delaying gratification)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a central tenant of self-control. When people apply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self control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they engage numerous psychological processes to help them achieve their goal. These self-regulatory processes have been studied by psychologists for decades.</w:t>
      </w:r>
    </w:p>
    <w:p w:rsidR="003D1BC6" w:rsidRDefault="003D1BC6"/>
    <w:p w:rsidR="003D1BC6" w:rsidRDefault="00990FF2">
      <w:r>
        <w:rPr>
          <w:rFonts w:ascii="Times New Roman" w:eastAsia="Times New Roman" w:hAnsi="Times New Roman" w:cs="Times New Roman"/>
          <w:sz w:val="24"/>
          <w:szCs w:val="24"/>
        </w:rPr>
        <w:t>A decision to resist temptin</w:t>
      </w:r>
      <w:r>
        <w:rPr>
          <w:rFonts w:ascii="Times New Roman" w:eastAsia="Times New Roman" w:hAnsi="Times New Roman" w:cs="Times New Roman"/>
          <w:sz w:val="24"/>
          <w:szCs w:val="24"/>
        </w:rPr>
        <w:t>g short-term rewards can depend on an individual’s mindset and focus. Psychologists have found evidence that how someone construes an event can influence how they make judgments and decisions, a theory called Construal Level Theory (CLT). In particular, CL</w:t>
      </w:r>
      <w:r>
        <w:rPr>
          <w:rFonts w:ascii="Times New Roman" w:eastAsia="Times New Roman" w:hAnsi="Times New Roman" w:cs="Times New Roman"/>
          <w:sz w:val="24"/>
          <w:szCs w:val="24"/>
        </w:rPr>
        <w:t>T asserts that the same object or event can be represented at multiple levels of abstractness or psychological distance, most commonly either a high-(abstract/distant) or low-(concrete/near) level of construal.</w:t>
      </w:r>
      <w:ins w:id="0" w:author="Jessica Stanis" w:date="2016-08-02T12:19:00Z">
        <w:r>
          <w:rPr>
            <w:rFonts w:ascii="Times New Roman" w:eastAsia="Times New Roman" w:hAnsi="Times New Roman" w:cs="Times New Roman"/>
            <w:sz w:val="24"/>
            <w:szCs w:val="24"/>
            <w:vertAlign w:val="superscript"/>
          </w:rPr>
          <w:t>1</w:t>
        </w:r>
      </w:ins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del w:id="1" w:author="Jessica Stanis" w:date="2016-08-02T12:19:00Z">
        <w:r>
          <w:rPr>
            <w:rFonts w:ascii="Times New Roman" w:eastAsia="Times New Roman" w:hAnsi="Times New Roman" w:cs="Times New Roman"/>
            <w:sz w:val="24"/>
            <w:szCs w:val="24"/>
          </w:rPr>
          <w:delText xml:space="preserve">[Trope &amp; Liberman, 2003]. </w:delText>
        </w:r>
      </w:del>
      <w:r>
        <w:rPr>
          <w:rFonts w:ascii="Times New Roman" w:eastAsia="Times New Roman" w:hAnsi="Times New Roman" w:cs="Times New Roman"/>
          <w:sz w:val="24"/>
          <w:szCs w:val="24"/>
        </w:rPr>
        <w:t>Thinking about a s</w:t>
      </w:r>
      <w:r>
        <w:rPr>
          <w:rFonts w:ascii="Times New Roman" w:eastAsia="Times New Roman" w:hAnsi="Times New Roman" w:cs="Times New Roman"/>
          <w:sz w:val="24"/>
          <w:szCs w:val="24"/>
        </w:rPr>
        <w:t>ituation with high-level construal entails emphasizing the global, superordinate, central features of an object or event (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i.e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zooming out and looking at the big picture), whereas thinking about a situation with low-level construal entails focusing on its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unique and specific features. For example, thinking about children playing catch with high-level construal, one might describe this activity as “children having fun”, whereas with a low-level construal, one might focus instead on specific features such as </w:t>
      </w:r>
      <w:r>
        <w:rPr>
          <w:rFonts w:ascii="Times New Roman" w:eastAsia="Times New Roman" w:hAnsi="Times New Roman" w:cs="Times New Roman"/>
          <w:sz w:val="24"/>
          <w:szCs w:val="24"/>
        </w:rPr>
        <w:t>the color of the ball or age of the children.</w:t>
      </w:r>
    </w:p>
    <w:p w:rsidR="003D1BC6" w:rsidRDefault="003D1BC6"/>
    <w:p w:rsidR="003D1BC6" w:rsidRDefault="00990FF2">
      <w:r>
        <w:rPr>
          <w:rFonts w:ascii="Times New Roman" w:eastAsia="Times New Roman" w:hAnsi="Times New Roman" w:cs="Times New Roman"/>
          <w:sz w:val="24"/>
          <w:szCs w:val="24"/>
        </w:rPr>
        <w:t>The following experiment tests whether approaching a decision or situation with high-level construal will lead to greater self-control than low-level construal. This experiment utilizes a common method of prim</w:t>
      </w:r>
      <w:r>
        <w:rPr>
          <w:rFonts w:ascii="Times New Roman" w:eastAsia="Times New Roman" w:hAnsi="Times New Roman" w:cs="Times New Roman"/>
          <w:sz w:val="24"/>
          <w:szCs w:val="24"/>
        </w:rPr>
        <w:t>ing a participant’s level of construal through asking a series of “why” (high-level manipulation) or “how” (low-level manipulation) questions.</w:t>
      </w:r>
      <w:del w:id="2" w:author="Jessica Stanis" w:date="2016-08-02T12:20:00Z">
        <w:r>
          <w:rPr>
            <w:rFonts w:ascii="Times New Roman" w:eastAsia="Times New Roman" w:hAnsi="Times New Roman" w:cs="Times New Roman"/>
            <w:sz w:val="24"/>
            <w:szCs w:val="24"/>
          </w:rPr>
          <w:delText xml:space="preserve"> [Freitas et al., 2004].</w:delText>
        </w:r>
      </w:del>
      <w:ins w:id="3" w:author="Jessica Stanis" w:date="2016-08-02T12:20:00Z">
        <w:r>
          <w:rPr>
            <w:rFonts w:ascii="Times New Roman" w:eastAsia="Times New Roman" w:hAnsi="Times New Roman" w:cs="Times New Roman"/>
            <w:sz w:val="24"/>
            <w:szCs w:val="24"/>
          </w:rPr>
          <w:t>2</w:t>
        </w:r>
      </w:ins>
    </w:p>
    <w:p w:rsidR="003D1BC6" w:rsidRDefault="003D1BC6"/>
    <w:p w:rsidR="003D1BC6" w:rsidRDefault="00990FF2">
      <w:r>
        <w:rPr>
          <w:rFonts w:ascii="Times New Roman" w:eastAsia="Times New Roman" w:hAnsi="Times New Roman" w:cs="Times New Roman"/>
          <w:b/>
          <w:sz w:val="28"/>
          <w:szCs w:val="28"/>
        </w:rPr>
        <w:t>Procedure</w:t>
      </w:r>
    </w:p>
    <w:p w:rsidR="003D1BC6" w:rsidRDefault="00990FF2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Conduct a power analysis and recruit a sufficient number of participants and </w:t>
      </w:r>
      <w:r>
        <w:rPr>
          <w:rFonts w:ascii="Times New Roman" w:eastAsia="Times New Roman" w:hAnsi="Times New Roman" w:cs="Times New Roman"/>
          <w:sz w:val="24"/>
          <w:szCs w:val="24"/>
        </w:rPr>
        <w:t>obtain informed consent from the participants.</w:t>
      </w:r>
    </w:p>
    <w:p w:rsidR="003D1BC6" w:rsidRDefault="00990FF2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Randomly assign half of the participants to the “high-level” condition and the other half to the “low-level” condition.</w:t>
      </w:r>
    </w:p>
    <w:p w:rsidR="003D1BC6" w:rsidRDefault="00990FF2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a cover story, tell the participants that they will be completing materials for two in</w:t>
      </w:r>
      <w:r>
        <w:rPr>
          <w:rFonts w:ascii="Times New Roman" w:eastAsia="Times New Roman" w:hAnsi="Times New Roman" w:cs="Times New Roman"/>
          <w:sz w:val="24"/>
          <w:szCs w:val="24"/>
        </w:rPr>
        <w:t>dependent studies during the 30-min session.</w:t>
      </w:r>
    </w:p>
    <w:p w:rsidR="003D1BC6" w:rsidRDefault="00990FF2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Have participants first complete a survey, ostensibly described as a survey of their opinions and activities.</w:t>
      </w:r>
    </w:p>
    <w:p w:rsidR="003D1BC6" w:rsidRDefault="00990FF2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Conditions:</w:t>
      </w:r>
    </w:p>
    <w:p w:rsidR="003D1BC6" w:rsidRDefault="00990FF2">
      <w:pPr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High-level condition prime: </w:t>
      </w:r>
    </w:p>
    <w:p w:rsidR="003D1BC6" w:rsidRDefault="00990FF2">
      <w:pPr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Present participants with the question “Why do I maintain good physical health?”</w:t>
      </w:r>
    </w:p>
    <w:p w:rsidR="003D1BC6" w:rsidRDefault="00990FF2">
      <w:pPr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Provide participants with a diagram of vertically aligned boxes that begin at the bottom of the page and are connected by upward arrows labeled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Why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?</w:t>
      </w:r>
      <w:ins w:id="4" w:author="Jessica Stanis" w:date="2016-08-02T12:39:00Z">
        <w:r>
          <w:rPr>
            <w:rFonts w:ascii="Times New Roman" w:eastAsia="Times New Roman" w:hAnsi="Times New Roman" w:cs="Times New Roman"/>
            <w:sz w:val="24"/>
            <w:szCs w:val="24"/>
            <w:vertAlign w:val="superscript"/>
            <w:rPrChange w:id="5" w:author="Jessica Stanis" w:date="2016-08-02T12:39:00Z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rPrChange>
          </w:rPr>
          <w:t>2</w:t>
        </w:r>
      </w:ins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del w:id="6" w:author="Jessica Stanis" w:date="2016-08-02T12:39:00Z">
        <w:r>
          <w:rPr>
            <w:rFonts w:ascii="Times New Roman" w:eastAsia="Times New Roman" w:hAnsi="Times New Roman" w:cs="Times New Roman"/>
            <w:sz w:val="24"/>
            <w:szCs w:val="24"/>
          </w:rPr>
          <w:delText>(see Freitas et al., 2004</w:delText>
        </w:r>
        <w:r>
          <w:rPr>
            <w:rFonts w:ascii="Times New Roman" w:eastAsia="Times New Roman" w:hAnsi="Times New Roman" w:cs="Times New Roman"/>
            <w:sz w:val="24"/>
            <w:szCs w:val="24"/>
          </w:rPr>
          <w:delText xml:space="preserve">). </w:delText>
        </w:r>
      </w:del>
      <w:r>
        <w:rPr>
          <w:rFonts w:ascii="Times New Roman" w:eastAsia="Times New Roman" w:hAnsi="Times New Roman" w:cs="Times New Roman"/>
          <w:sz w:val="24"/>
          <w:szCs w:val="24"/>
        </w:rPr>
        <w:t>The box at the very bottom of the diagram should be filled in with the statement “Maintain good physical health</w:t>
      </w:r>
      <w:ins w:id="7" w:author="Jessica Stanis" w:date="2016-08-02T12:39:00Z">
        <w:r>
          <w:rPr>
            <w:rFonts w:ascii="Times New Roman" w:eastAsia="Times New Roman" w:hAnsi="Times New Roman" w:cs="Times New Roman"/>
            <w:sz w:val="24"/>
            <w:szCs w:val="24"/>
          </w:rPr>
          <w:t>.</w:t>
        </w:r>
      </w:ins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3D1BC6" w:rsidRDefault="00990FF2">
      <w:pPr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Instruct participants to insert a response in the box immediately above the bottom box, answering the question of why they would maintain g</w:t>
      </w:r>
      <w:r>
        <w:rPr>
          <w:rFonts w:ascii="Times New Roman" w:eastAsia="Times New Roman" w:hAnsi="Times New Roman" w:cs="Times New Roman"/>
          <w:sz w:val="24"/>
          <w:szCs w:val="24"/>
        </w:rPr>
        <w:t>ood physical health.</w:t>
      </w:r>
    </w:p>
    <w:p w:rsidR="003D1BC6" w:rsidRDefault="00990FF2">
      <w:pPr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After inserting their first answer, they should insert a second answer in the box immediately above the box they had just completed, answering the question why they would engage in their initial response. For example, a participant mig</w:t>
      </w:r>
      <w:r>
        <w:rPr>
          <w:rFonts w:ascii="Times New Roman" w:eastAsia="Times New Roman" w:hAnsi="Times New Roman" w:cs="Times New Roman"/>
          <w:sz w:val="24"/>
          <w:szCs w:val="24"/>
        </w:rPr>
        <w:t>ht have answered the question, “Why do I maintain good physical health?” by writing, “To do well in school</w:t>
      </w:r>
      <w:del w:id="8" w:author="Jessica Stanis" w:date="2016-08-02T12:40:00Z">
        <w:r>
          <w:rPr>
            <w:rFonts w:ascii="Times New Roman" w:eastAsia="Times New Roman" w:hAnsi="Times New Roman" w:cs="Times New Roman"/>
            <w:sz w:val="24"/>
            <w:szCs w:val="24"/>
          </w:rPr>
          <w:delText>.</w:delText>
        </w:r>
      </w:del>
      <w:r>
        <w:rPr>
          <w:rFonts w:ascii="Times New Roman" w:eastAsia="Times New Roman" w:hAnsi="Times New Roman" w:cs="Times New Roman"/>
          <w:sz w:val="24"/>
          <w:szCs w:val="24"/>
        </w:rPr>
        <w:t>” The diagram would then prompt them to ask themselves, “Why do I want to do well in school?”, to which they would provide a response in the box imme</w:t>
      </w:r>
      <w:r>
        <w:rPr>
          <w:rFonts w:ascii="Times New Roman" w:eastAsia="Times New Roman" w:hAnsi="Times New Roman" w:cs="Times New Roman"/>
          <w:sz w:val="24"/>
          <w:szCs w:val="24"/>
        </w:rPr>
        <w:t>diately above the one they had just filled in.</w:t>
      </w:r>
    </w:p>
    <w:p w:rsidR="003D1BC6" w:rsidRDefault="00990FF2">
      <w:pPr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Participants should provide four responses in this manner.</w:t>
      </w:r>
    </w:p>
    <w:p w:rsidR="003D1BC6" w:rsidRDefault="00990FF2">
      <w:pPr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Low-level prime:</w:t>
      </w:r>
    </w:p>
    <w:p w:rsidR="003D1BC6" w:rsidRDefault="00990FF2">
      <w:pPr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Present participants with the question “How do I maintain good physical health?”</w:t>
      </w:r>
    </w:p>
    <w:p w:rsidR="003D1BC6" w:rsidRDefault="00990FF2">
      <w:pPr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Provide participants with a diagram of vertically aligned boxes that begin at the top of the page and are connected by downward arrows labeled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How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?</w:t>
      </w:r>
      <w:ins w:id="9" w:author="Jessica Stanis" w:date="2016-08-02T12:40:00Z">
        <w:r>
          <w:rPr>
            <w:rFonts w:ascii="Times New Roman" w:eastAsia="Times New Roman" w:hAnsi="Times New Roman" w:cs="Times New Roman"/>
            <w:i/>
            <w:sz w:val="24"/>
            <w:szCs w:val="24"/>
          </w:rPr>
          <w:t>2</w:t>
        </w:r>
      </w:ins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del w:id="10" w:author="Jessica Stanis" w:date="2016-08-02T12:40:00Z">
        <w:r>
          <w:rPr>
            <w:rFonts w:ascii="Times New Roman" w:eastAsia="Times New Roman" w:hAnsi="Times New Roman" w:cs="Times New Roman"/>
            <w:sz w:val="24"/>
            <w:szCs w:val="24"/>
          </w:rPr>
          <w:delText xml:space="preserve">(see Freitas et al., 2004). </w:delText>
        </w:r>
      </w:del>
      <w:r>
        <w:rPr>
          <w:rFonts w:ascii="Times New Roman" w:eastAsia="Times New Roman" w:hAnsi="Times New Roman" w:cs="Times New Roman"/>
          <w:sz w:val="24"/>
          <w:szCs w:val="24"/>
        </w:rPr>
        <w:t>The box at the very top of the diagram should be filled in with the statement “</w:t>
      </w:r>
      <w:r>
        <w:rPr>
          <w:rFonts w:ascii="Times New Roman" w:eastAsia="Times New Roman" w:hAnsi="Times New Roman" w:cs="Times New Roman"/>
          <w:sz w:val="24"/>
          <w:szCs w:val="24"/>
        </w:rPr>
        <w:t>Maintain good physical health</w:t>
      </w:r>
      <w:ins w:id="11" w:author="Jessica Stanis" w:date="2016-08-02T12:41:00Z">
        <w:r>
          <w:rPr>
            <w:rFonts w:ascii="Times New Roman" w:eastAsia="Times New Roman" w:hAnsi="Times New Roman" w:cs="Times New Roman"/>
            <w:sz w:val="24"/>
            <w:szCs w:val="24"/>
          </w:rPr>
          <w:t>.</w:t>
        </w:r>
      </w:ins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3D1BC6" w:rsidRDefault="00990FF2">
      <w:pPr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Instruct participants to insert a response in the box immediately below the top box, answering the question of how they would maintain good physical health.</w:t>
      </w:r>
    </w:p>
    <w:p w:rsidR="003D1BC6" w:rsidRDefault="00990FF2">
      <w:pPr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After inserting their first answer, they should insert a second answer in the box immediately below the box they had just completed, answering the question how they would engage in their initial response. For example, a participant might have answered the </w:t>
      </w:r>
      <w:r>
        <w:rPr>
          <w:rFonts w:ascii="Times New Roman" w:eastAsia="Times New Roman" w:hAnsi="Times New Roman" w:cs="Times New Roman"/>
          <w:sz w:val="24"/>
          <w:szCs w:val="24"/>
        </w:rPr>
        <w:t>question, “How do I maintain good physical health?” by writing, “Go exercise.” The diagram would then prompt them to ask themselves, “How does one go exercise?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”,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to which they would provide a response in the box immediately below the one they had just fill</w:t>
      </w:r>
      <w:r>
        <w:rPr>
          <w:rFonts w:ascii="Times New Roman" w:eastAsia="Times New Roman" w:hAnsi="Times New Roman" w:cs="Times New Roman"/>
          <w:sz w:val="24"/>
          <w:szCs w:val="24"/>
        </w:rPr>
        <w:t>ed in.</w:t>
      </w:r>
    </w:p>
    <w:p w:rsidR="003D1BC6" w:rsidRDefault="00990FF2">
      <w:pPr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Participants should provide four responses in this manner.</w:t>
      </w:r>
    </w:p>
    <w:p w:rsidR="003D1BC6" w:rsidRDefault="00990FF2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After participants complete the construal level manipulation, they should be presented with what is ostensibly the second of two independent studies (but in reality is the dependent measure </w:t>
      </w:r>
      <w:r>
        <w:rPr>
          <w:rFonts w:ascii="Times New Roman" w:eastAsia="Times New Roman" w:hAnsi="Times New Roman" w:cs="Times New Roman"/>
          <w:sz w:val="24"/>
          <w:szCs w:val="24"/>
        </w:rPr>
        <w:t>of self-control).</w:t>
      </w:r>
    </w:p>
    <w:p w:rsidR="003D1BC6" w:rsidRDefault="00990FF2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Participants will read four scenarios that describe an item that they might buy:</w:t>
      </w:r>
    </w:p>
    <w:p w:rsidR="003D1BC6" w:rsidRDefault="00990FF2">
      <w:pPr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discount gift certificate to a restaurant</w:t>
      </w:r>
    </w:p>
    <w:p w:rsidR="003D1BC6" w:rsidRDefault="00990FF2">
      <w:pPr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DVD player (or Blue-Ray)</w:t>
      </w:r>
    </w:p>
    <w:p w:rsidR="003D1BC6" w:rsidRDefault="00990FF2">
      <w:pPr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set of four movie passes</w:t>
      </w:r>
    </w:p>
    <w:p w:rsidR="003D1BC6" w:rsidRDefault="00990FF2">
      <w:pPr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discount coupon to the university bookstore</w:t>
      </w:r>
    </w:p>
    <w:p w:rsidR="003D1BC6" w:rsidRDefault="00990FF2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Participants </w:t>
      </w:r>
      <w:r>
        <w:rPr>
          <w:rFonts w:ascii="Times New Roman" w:eastAsia="Times New Roman" w:hAnsi="Times New Roman" w:cs="Times New Roman"/>
          <w:sz w:val="24"/>
          <w:szCs w:val="24"/>
        </w:rPr>
        <w:t>will indicate the dollar amount that they would pay to receive the item:</w:t>
      </w:r>
    </w:p>
    <w:p w:rsidR="003D1BC6" w:rsidRDefault="00990FF2">
      <w:pPr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Immediately</w:t>
      </w:r>
    </w:p>
    <w:p w:rsidR="003D1BC6" w:rsidRDefault="00990FF2">
      <w:pPr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Delayed in time</w:t>
      </w:r>
    </w:p>
    <w:p w:rsidR="003D1BC6" w:rsidRDefault="00990FF2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Half of the scenarios (DVD and movies passes) require participants first to indicate a monetary value for receiving the item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immediately and then delayed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time, whereas the other half (restaurant and bookstore) require them first to write down the dollar amount for receiving the item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delayed in time and then immediately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1BC6" w:rsidRDefault="00990FF2">
      <w:pPr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time delay for each of the scenarios will vary (favorite restaurant, 6 months; DVD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player, 1 year; movie passes, 1 month; bookstore coupon, 1 year)</w:t>
      </w:r>
    </w:p>
    <w:p w:rsidR="003D1BC6" w:rsidRDefault="00990FF2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Counterbalance the presentation order of the scenarios</w:t>
      </w:r>
      <w:ins w:id="12" w:author="Jessica Stanis" w:date="2016-08-02T12:42:00Z">
        <w:r>
          <w:rPr>
            <w:rFonts w:ascii="Times New Roman" w:eastAsia="Times New Roman" w:hAnsi="Times New Roman" w:cs="Times New Roman"/>
            <w:sz w:val="24"/>
            <w:szCs w:val="24"/>
          </w:rPr>
          <w:t>.</w:t>
        </w:r>
      </w:ins>
    </w:p>
    <w:p w:rsidR="003D1BC6" w:rsidRDefault="00990FF2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Afterward, have participants complete a funneled debriefing form to probe for suspicion regarding the experimental manipulations.</w:t>
      </w:r>
      <w:ins w:id="13" w:author="Jessica Stanis" w:date="2016-08-02T12:48:00Z">
        <w:r>
          <w:rPr>
            <w:rFonts w:ascii="Times New Roman" w:eastAsia="Times New Roman" w:hAnsi="Times New Roman" w:cs="Times New Roman"/>
            <w:sz w:val="24"/>
            <w:szCs w:val="24"/>
            <w:vertAlign w:val="superscript"/>
            <w:rPrChange w:id="14" w:author="Jessica Stanis" w:date="2016-08-02T12:48:00Z">
              <w:rPr>
                <w:rFonts w:ascii="Times New Roman" w:eastAsia="Times New Roman" w:hAnsi="Times New Roman" w:cs="Times New Roman"/>
                <w:sz w:val="24"/>
                <w:szCs w:val="24"/>
              </w:rPr>
            </w:rPrChange>
          </w:rPr>
          <w:t>3</w:t>
        </w:r>
      </w:ins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del w:id="15" w:author="Jessica Stanis" w:date="2016-08-02T12:48:00Z">
        <w:r>
          <w:rPr>
            <w:rFonts w:ascii="Times New Roman" w:eastAsia="Times New Roman" w:hAnsi="Times New Roman" w:cs="Times New Roman"/>
            <w:sz w:val="24"/>
            <w:szCs w:val="24"/>
          </w:rPr>
          <w:delText>[Ba</w:delText>
        </w:r>
        <w:r>
          <w:rPr>
            <w:rFonts w:ascii="Times New Roman" w:eastAsia="Times New Roman" w:hAnsi="Times New Roman" w:cs="Times New Roman"/>
            <w:sz w:val="24"/>
            <w:szCs w:val="24"/>
          </w:rPr>
          <w:delText>rgh &amp; Chartrand, 2000].</w:delText>
        </w:r>
      </w:del>
    </w:p>
    <w:p w:rsidR="003D1BC6" w:rsidRDefault="00990FF2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Once all participants have completed the follow-up questionnaires, carefully debrief them and dismiss them.</w:t>
      </w:r>
    </w:p>
    <w:p w:rsidR="003D1BC6" w:rsidRDefault="00990FF2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Manipulation check: </w:t>
      </w:r>
    </w:p>
    <w:p w:rsidR="003D1BC6" w:rsidRDefault="00990FF2">
      <w:pPr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Have two judges, unaware of condition, measure each participant’s level of construal based on the abstr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actness of their responses to 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why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versus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manipulation</w:t>
      </w:r>
      <w:ins w:id="16" w:author="Jessica Stanis" w:date="2016-08-02T12:49:00Z">
        <w:r>
          <w:rPr>
            <w:rFonts w:ascii="Times New Roman" w:eastAsia="Times New Roman" w:hAnsi="Times New Roman" w:cs="Times New Roman"/>
            <w:sz w:val="24"/>
            <w:szCs w:val="24"/>
          </w:rPr>
          <w:t>.</w:t>
        </w:r>
      </w:ins>
    </w:p>
    <w:p w:rsidR="003D1BC6" w:rsidRDefault="00990FF2">
      <w:pPr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a response fit</w:t>
      </w:r>
      <w:ins w:id="17" w:author="Jessica Stanis" w:date="2016-08-02T12:49:00Z">
        <w:r>
          <w:rPr>
            <w:rFonts w:ascii="Times New Roman" w:eastAsia="Times New Roman" w:hAnsi="Times New Roman" w:cs="Times New Roman"/>
            <w:sz w:val="24"/>
            <w:szCs w:val="24"/>
          </w:rPr>
          <w:t>s</w:t>
        </w:r>
      </w:ins>
      <w:r>
        <w:rPr>
          <w:rFonts w:ascii="Times New Roman" w:eastAsia="Times New Roman" w:hAnsi="Times New Roman" w:cs="Times New Roman"/>
          <w:sz w:val="24"/>
          <w:szCs w:val="24"/>
        </w:rPr>
        <w:t xml:space="preserve"> the criterion Y by X, where X was the participant’s response to prompt Y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i.e.,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participants’ responses were a subordinate means to the original statement “</w:t>
      </w:r>
      <w:ins w:id="18" w:author="Jessica Stanis" w:date="2016-08-02T12:49:00Z">
        <w:r>
          <w:rPr>
            <w:rFonts w:ascii="Times New Roman" w:eastAsia="Times New Roman" w:hAnsi="Times New Roman" w:cs="Times New Roman"/>
            <w:sz w:val="24"/>
            <w:szCs w:val="24"/>
          </w:rPr>
          <w:t>M</w:t>
        </w:r>
      </w:ins>
      <w:del w:id="19" w:author="Jessica Stanis" w:date="2016-08-02T12:49:00Z">
        <w:r>
          <w:rPr>
            <w:rFonts w:ascii="Times New Roman" w:eastAsia="Times New Roman" w:hAnsi="Times New Roman" w:cs="Times New Roman"/>
            <w:sz w:val="24"/>
            <w:szCs w:val="24"/>
          </w:rPr>
          <w:delText>m</w:delText>
        </w:r>
      </w:del>
      <w:r>
        <w:rPr>
          <w:rFonts w:ascii="Times New Roman" w:eastAsia="Times New Roman" w:hAnsi="Times New Roman" w:cs="Times New Roman"/>
          <w:sz w:val="24"/>
          <w:szCs w:val="24"/>
        </w:rPr>
        <w:t>aintain good physical health</w:t>
      </w:r>
      <w:ins w:id="20" w:author="Jessica Stanis" w:date="2016-08-02T12:49:00Z">
        <w:r>
          <w:rPr>
            <w:rFonts w:ascii="Times New Roman" w:eastAsia="Times New Roman" w:hAnsi="Times New Roman" w:cs="Times New Roman"/>
            <w:sz w:val="24"/>
            <w:szCs w:val="24"/>
          </w:rPr>
          <w:t>.</w:t>
        </w:r>
      </w:ins>
      <w:r>
        <w:rPr>
          <w:rFonts w:ascii="Times New Roman" w:eastAsia="Times New Roman" w:hAnsi="Times New Roman" w:cs="Times New Roman"/>
          <w:sz w:val="24"/>
          <w:szCs w:val="24"/>
        </w:rPr>
        <w:t>”), have the judges code the response with a score of -1.</w:t>
      </w:r>
    </w:p>
    <w:p w:rsidR="003D1BC6" w:rsidRDefault="00990FF2">
      <w:pPr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a response fit the criterion X by Y (</w:t>
      </w:r>
      <w:r>
        <w:rPr>
          <w:rFonts w:ascii="Times New Roman" w:eastAsia="Times New Roman" w:hAnsi="Times New Roman" w:cs="Times New Roman"/>
          <w:i/>
          <w:sz w:val="24"/>
          <w:szCs w:val="24"/>
          <w:rPrChange w:id="21" w:author="Jessica Stanis" w:date="2016-08-02T12:49:00Z">
            <w:rPr>
              <w:rFonts w:ascii="Times New Roman" w:eastAsia="Times New Roman" w:hAnsi="Times New Roman" w:cs="Times New Roman"/>
              <w:sz w:val="24"/>
              <w:szCs w:val="24"/>
            </w:rPr>
          </w:rPrChange>
        </w:rPr>
        <w:t>i.e.</w:t>
      </w:r>
      <w:r>
        <w:rPr>
          <w:rFonts w:ascii="Times New Roman" w:eastAsia="Times New Roman" w:hAnsi="Times New Roman" w:cs="Times New Roman"/>
          <w:sz w:val="24"/>
          <w:szCs w:val="24"/>
        </w:rPr>
        <w:t>, participants’ responses were a superordinate end served by maintaining good physical health), have the judges code the resp</w:t>
      </w:r>
      <w:r>
        <w:rPr>
          <w:rFonts w:ascii="Times New Roman" w:eastAsia="Times New Roman" w:hAnsi="Times New Roman" w:cs="Times New Roman"/>
          <w:sz w:val="24"/>
          <w:szCs w:val="24"/>
        </w:rPr>
        <w:t>onse with a score of +1.</w:t>
      </w:r>
    </w:p>
    <w:p w:rsidR="003D1BC6" w:rsidRDefault="00990FF2">
      <w:pPr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a participant’s response fit neither criterion, code the response as 0.</w:t>
      </w:r>
    </w:p>
    <w:p w:rsidR="003D1BC6" w:rsidRDefault="00990FF2">
      <w:pPr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Sum the ratings of each participant’s four responses to create an index of level of construal with a potential range of -4 to +4; higher scores indicate hig</w:t>
      </w:r>
      <w:r>
        <w:rPr>
          <w:rFonts w:ascii="Times New Roman" w:eastAsia="Times New Roman" w:hAnsi="Times New Roman" w:cs="Times New Roman"/>
          <w:sz w:val="24"/>
          <w:szCs w:val="24"/>
        </w:rPr>
        <w:t>her levels of construal.</w:t>
      </w:r>
    </w:p>
    <w:p w:rsidR="003D1BC6" w:rsidRDefault="00990FF2">
      <w:pPr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Assuming a high correlation between the two judges’ ratings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e.g.,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= </w:t>
      </w:r>
      <w:ins w:id="22" w:author="Jessica Stanis" w:date="2016-08-02T12:49:00Z">
        <w:r>
          <w:rPr>
            <w:rFonts w:ascii="Times New Roman" w:eastAsia="Times New Roman" w:hAnsi="Times New Roman" w:cs="Times New Roman"/>
            <w:sz w:val="24"/>
            <w:szCs w:val="24"/>
          </w:rPr>
          <w:t>0</w:t>
        </w:r>
      </w:ins>
      <w:r>
        <w:rPr>
          <w:rFonts w:ascii="Times New Roman" w:eastAsia="Times New Roman" w:hAnsi="Times New Roman" w:cs="Times New Roman"/>
          <w:sz w:val="24"/>
          <w:szCs w:val="24"/>
        </w:rPr>
        <w:t xml:space="preserve">.91), average the ratings together. </w:t>
      </w:r>
    </w:p>
    <w:p w:rsidR="003D1BC6" w:rsidRDefault="00990FF2">
      <w:pPr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Participants exposed to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why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(high-level) questions should demonstrate a significantly higher mean than participants exposed to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(low-level) questions. This can be ascertained via a two-sample t-test.</w:t>
      </w:r>
    </w:p>
    <w:p w:rsidR="003D1BC6" w:rsidRDefault="00990FF2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Dependent measure of self-control</w:t>
      </w:r>
    </w:p>
    <w:p w:rsidR="003D1BC6" w:rsidRDefault="00990FF2">
      <w:pPr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Compute difference scores by subtracting the d</w:t>
      </w:r>
      <w:r>
        <w:rPr>
          <w:rFonts w:ascii="Times New Roman" w:eastAsia="Times New Roman" w:hAnsi="Times New Roman" w:cs="Times New Roman"/>
          <w:sz w:val="24"/>
          <w:szCs w:val="24"/>
        </w:rPr>
        <w:t>ollar value that participants were willing to pay for the distant</w:t>
      </w:r>
      <w:ins w:id="23" w:author="Jessica Stanis" w:date="2016-08-02T12:50:00Z">
        <w:r>
          <w:rPr>
            <w:rFonts w:ascii="Times New Roman" w:eastAsia="Times New Roman" w:hAnsi="Times New Roman" w:cs="Times New Roman"/>
            <w:sz w:val="24"/>
            <w:szCs w:val="24"/>
          </w:rPr>
          <w:t>-</w:t>
        </w:r>
      </w:ins>
      <w:del w:id="24" w:author="Jessica Stanis" w:date="2016-08-02T12:50:00Z">
        <w:r>
          <w:rPr>
            <w:rFonts w:ascii="Times New Roman" w:eastAsia="Times New Roman" w:hAnsi="Times New Roman" w:cs="Times New Roman"/>
            <w:sz w:val="24"/>
            <w:szCs w:val="24"/>
          </w:rPr>
          <w:delText xml:space="preserve"> </w:delText>
        </w:r>
      </w:del>
      <w:r>
        <w:rPr>
          <w:rFonts w:ascii="Times New Roman" w:eastAsia="Times New Roman" w:hAnsi="Times New Roman" w:cs="Times New Roman"/>
          <w:sz w:val="24"/>
          <w:szCs w:val="24"/>
        </w:rPr>
        <w:t>future versions of each of the four scenarios from the amount they were willing to pay for the immediate versions. Larger differences scores indicate stronger preferences for immediate over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delayed rewards and hence a lack of self-control.</w:t>
      </w:r>
    </w:p>
    <w:p w:rsidR="003D1BC6" w:rsidRDefault="00990FF2">
      <w:pPr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Difference scores can be analyzed with a 2 (construal level: high vs. low) x 4 (scenario: restaurant, DVD player, movie, bookstore) MANOVA, if assumptions of this statistical test are met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e.g.,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normality,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absence of multivariate outliers, linearity, absence of multicollinearity, equality of covariance matrices).</w:t>
      </w:r>
    </w:p>
    <w:p w:rsidR="003D1BC6" w:rsidRDefault="003D1BC6"/>
    <w:p w:rsidR="003D1BC6" w:rsidRDefault="00990FF2">
      <w:r>
        <w:rPr>
          <w:rFonts w:ascii="Times New Roman" w:eastAsia="Times New Roman" w:hAnsi="Times New Roman" w:cs="Times New Roman"/>
          <w:b/>
          <w:sz w:val="28"/>
          <w:szCs w:val="28"/>
        </w:rPr>
        <w:t>Representative Results</w:t>
      </w:r>
    </w:p>
    <w:p w:rsidR="003D1BC6" w:rsidRDefault="003D1BC6"/>
    <w:p w:rsidR="003D1BC6" w:rsidRDefault="00990FF2">
      <w:r>
        <w:rPr>
          <w:rFonts w:ascii="Times New Roman" w:eastAsia="Times New Roman" w:hAnsi="Times New Roman" w:cs="Times New Roman"/>
          <w:sz w:val="24"/>
          <w:szCs w:val="24"/>
        </w:rPr>
        <w:t>Analyzing the manipulation check should reveal that participants exposed to why questions (generated responses that reflected higher levels of construal compared with those exposed to how questions. The data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Figure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typically indicate that those primed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high-level construal, prefer immediate over delayed outcomes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than those primed in low-level construal. This suggests that high-level construal</w:t>
      </w:r>
      <w:del w:id="25" w:author="Jessica Stanis" w:date="2016-08-02T13:36:00Z">
        <w:r>
          <w:rPr>
            <w:rFonts w:ascii="Times New Roman" w:eastAsia="Times New Roman" w:hAnsi="Times New Roman" w:cs="Times New Roman"/>
            <w:sz w:val="24"/>
            <w:szCs w:val="24"/>
          </w:rPr>
          <w:delText>s</w:delText>
        </w:r>
      </w:del>
      <w:r>
        <w:rPr>
          <w:rFonts w:ascii="Times New Roman" w:eastAsia="Times New Roman" w:hAnsi="Times New Roman" w:cs="Times New Roman"/>
          <w:sz w:val="24"/>
          <w:szCs w:val="24"/>
        </w:rPr>
        <w:t xml:space="preserve"> leads to greater self-control than low-level construal</w:t>
      </w:r>
      <w:del w:id="26" w:author="Jessica Stanis" w:date="2016-08-02T13:36:00Z">
        <w:r>
          <w:rPr>
            <w:rFonts w:ascii="Times New Roman" w:eastAsia="Times New Roman" w:hAnsi="Times New Roman" w:cs="Times New Roman"/>
            <w:sz w:val="24"/>
            <w:szCs w:val="24"/>
          </w:rPr>
          <w:delText>s</w:delText>
        </w:r>
      </w:del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1BC6" w:rsidRDefault="003D1BC6"/>
    <w:p w:rsidR="003D1BC6" w:rsidRDefault="00990FF2">
      <w:r>
        <w:rPr>
          <w:noProof/>
        </w:rPr>
        <w:t>(insert figure 1)</w:t>
      </w:r>
      <w:bookmarkStart w:id="27" w:name="_GoBack"/>
      <w:bookmarkEnd w:id="27"/>
    </w:p>
    <w:p w:rsidR="003D1BC6" w:rsidRDefault="003D1BC6"/>
    <w:p w:rsidR="003D1BC6" w:rsidRDefault="00990FF2">
      <w:r>
        <w:rPr>
          <w:rFonts w:ascii="Times New Roman" w:eastAsia="Times New Roman" w:hAnsi="Times New Roman" w:cs="Times New Roman"/>
          <w:b/>
          <w:sz w:val="28"/>
          <w:szCs w:val="28"/>
        </w:rPr>
        <w:t>Summary</w:t>
      </w:r>
    </w:p>
    <w:p w:rsidR="003D1BC6" w:rsidRDefault="003D1BC6"/>
    <w:p w:rsidR="003D1BC6" w:rsidRDefault="00990FF2">
      <w:r>
        <w:rPr>
          <w:rFonts w:ascii="Times New Roman" w:eastAsia="Times New Roman" w:hAnsi="Times New Roman" w:cs="Times New Roman"/>
          <w:sz w:val="24"/>
          <w:szCs w:val="24"/>
        </w:rPr>
        <w:t>How people construe a situation 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shape their overall mindset and focus, influencing consequent judgments and decisions. Participants who answered questions of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why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they engaged in actions displayed a reduced tendency to prefer immediate over delayed outcomes compared with those who respo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nded to questions of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how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they engaged in actions. That is, time delay</w:t>
      </w:r>
    </w:p>
    <w:p w:rsidR="003D1BC6" w:rsidRDefault="00990FF2"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had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less of an impact on those individuals primed to a high-level versus a low-level construal. This reflects that those who construed the situation in a high-level construal showed a gr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eater tendency to make decisions that reflected self-control, than did those in a low-level construal. </w:t>
      </w:r>
    </w:p>
    <w:p w:rsidR="003D1BC6" w:rsidRDefault="003D1BC6"/>
    <w:p w:rsidR="003D1BC6" w:rsidRDefault="00990FF2">
      <w:r>
        <w:rPr>
          <w:rFonts w:ascii="Times New Roman" w:eastAsia="Times New Roman" w:hAnsi="Times New Roman" w:cs="Times New Roman"/>
          <w:b/>
          <w:sz w:val="28"/>
          <w:szCs w:val="28"/>
        </w:rPr>
        <w:t>Applications</w:t>
      </w:r>
    </w:p>
    <w:p w:rsidR="003D1BC6" w:rsidRDefault="003D1BC6"/>
    <w:p w:rsidR="003D1BC6" w:rsidRDefault="00990FF2">
      <w:r>
        <w:rPr>
          <w:rFonts w:ascii="Times New Roman" w:eastAsia="Times New Roman" w:hAnsi="Times New Roman" w:cs="Times New Roman"/>
          <w:sz w:val="24"/>
          <w:szCs w:val="24"/>
        </w:rPr>
        <w:t>Our lives are full of situations where we seek to utilize self-control. Dieters resist enticing sweets, smokers push back against addicti</w:t>
      </w:r>
      <w:r>
        <w:rPr>
          <w:rFonts w:ascii="Times New Roman" w:eastAsia="Times New Roman" w:hAnsi="Times New Roman" w:cs="Times New Roman"/>
          <w:sz w:val="24"/>
          <w:szCs w:val="24"/>
        </w:rPr>
        <w:t>ve cravings, we all try to focus on work despite the allure of procrastination, and we all know the importance of saving money for our future. Our health and financial well-being depend on a certain degree of self-control.</w:t>
      </w:r>
    </w:p>
    <w:p w:rsidR="003D1BC6" w:rsidRDefault="003D1BC6"/>
    <w:p w:rsidR="003D1BC6" w:rsidRDefault="00990FF2"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One dominant approach to underst</w:t>
      </w:r>
      <w:r>
        <w:rPr>
          <w:rFonts w:ascii="Times New Roman" w:eastAsia="Times New Roman" w:hAnsi="Times New Roman" w:cs="Times New Roman"/>
          <w:sz w:val="24"/>
          <w:szCs w:val="24"/>
        </w:rPr>
        <w:t>anding decision making is a dual-system model: the “hot system”, composed of affective mental representations, which, when activated, leads to appetitive, impulsive responses, and the “cool system”, composed of emotionally neutral cognitions that guide beh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avior in a contemplative, reflective manner.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[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Mischel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et al 1989; Metcalfe &amp;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Mischel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1999].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This dual-process approach was embraced in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nobel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prize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winner Daniel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Kahneman’s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bestseller,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Thinking Fast and Slow</w:t>
      </w:r>
      <w:r>
        <w:rPr>
          <w:rFonts w:ascii="Times New Roman" w:eastAsia="Times New Roman" w:hAnsi="Times New Roman" w:cs="Times New Roman"/>
          <w:sz w:val="24"/>
          <w:szCs w:val="24"/>
        </w:rPr>
        <w:t>, wherein he describes System 1 as the quick, int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uitive, emotional system, and System 2 as the slow, deliberative, rational system.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[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Kahneman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2011].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D1BC6" w:rsidRDefault="003D1BC6"/>
    <w:p w:rsidR="003D1BC6" w:rsidRDefault="00990FF2">
      <w:r>
        <w:rPr>
          <w:rFonts w:ascii="Times New Roman" w:eastAsia="Times New Roman" w:hAnsi="Times New Roman" w:cs="Times New Roman"/>
          <w:sz w:val="24"/>
          <w:szCs w:val="24"/>
        </w:rPr>
        <w:t xml:space="preserve">Although there is an inevitable interplay between these mental processes and self-control, </w:t>
      </w:r>
    </w:p>
    <w:p w:rsidR="003D1BC6" w:rsidRDefault="00990FF2"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findings suggest that a crucial aspect of self-control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how we construe a decision or situation. Do we approach situations with a broad and global perspective, enhancing the perceived psychological distance and thus eliciting greater self-control, or do we approach it with a narrow and specific perspective, </w:t>
      </w:r>
      <w:r>
        <w:rPr>
          <w:rFonts w:ascii="Times New Roman" w:eastAsia="Times New Roman" w:hAnsi="Times New Roman" w:cs="Times New Roman"/>
          <w:sz w:val="24"/>
          <w:szCs w:val="24"/>
        </w:rPr>
        <w:t>shrinking the perceived psychological distance and reducing self-control? This work may be informative to individuals as well as organizations who wish to promote long-term rewards.</w:t>
      </w:r>
    </w:p>
    <w:p w:rsidR="003D1BC6" w:rsidRDefault="003D1BC6"/>
    <w:p w:rsidR="003D1BC6" w:rsidRDefault="00990FF2">
      <w:r>
        <w:rPr>
          <w:rFonts w:ascii="Times New Roman" w:eastAsia="Times New Roman" w:hAnsi="Times New Roman" w:cs="Times New Roman"/>
          <w:b/>
          <w:sz w:val="28"/>
          <w:szCs w:val="28"/>
        </w:rPr>
        <w:t>References</w:t>
      </w:r>
    </w:p>
    <w:p w:rsidR="003D1BC6" w:rsidRDefault="003D1BC6"/>
    <w:p w:rsidR="003D1BC6" w:rsidRDefault="00990FF2">
      <w:pPr>
        <w:rPr>
          <w:ins w:id="28" w:author="Jessica Stanis" w:date="2016-08-02T12:19:00Z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ins w:id="29" w:author="Jessica Stanis" w:date="2016-08-02T12:19:00Z">
        <w:r>
          <w:rPr>
            <w:rFonts w:ascii="Times New Roman" w:eastAsia="Times New Roman" w:hAnsi="Times New Roman" w:cs="Times New Roman"/>
            <w:color w:val="222222"/>
            <w:sz w:val="24"/>
            <w:szCs w:val="24"/>
            <w:highlight w:val="white"/>
          </w:rPr>
          <w:t xml:space="preserve">Trope, Y., &amp; </w:t>
        </w:r>
        <w:proofErr w:type="spellStart"/>
        <w:r>
          <w:rPr>
            <w:rFonts w:ascii="Times New Roman" w:eastAsia="Times New Roman" w:hAnsi="Times New Roman" w:cs="Times New Roman"/>
            <w:color w:val="222222"/>
            <w:sz w:val="24"/>
            <w:szCs w:val="24"/>
            <w:highlight w:val="white"/>
          </w:rPr>
          <w:t>Liberman</w:t>
        </w:r>
        <w:proofErr w:type="spellEnd"/>
        <w:r>
          <w:rPr>
            <w:rFonts w:ascii="Times New Roman" w:eastAsia="Times New Roman" w:hAnsi="Times New Roman" w:cs="Times New Roman"/>
            <w:color w:val="222222"/>
            <w:sz w:val="24"/>
            <w:szCs w:val="24"/>
            <w:highlight w:val="white"/>
          </w:rPr>
          <w:t xml:space="preserve">, N. (2003). </w:t>
        </w:r>
        <w:proofErr w:type="gramStart"/>
        <w:r>
          <w:rPr>
            <w:rFonts w:ascii="Times New Roman" w:eastAsia="Times New Roman" w:hAnsi="Times New Roman" w:cs="Times New Roman"/>
            <w:color w:val="222222"/>
            <w:sz w:val="24"/>
            <w:szCs w:val="24"/>
            <w:highlight w:val="white"/>
          </w:rPr>
          <w:t>Temporal construal.</w:t>
        </w:r>
        <w:proofErr w:type="gramEnd"/>
        <w:r>
          <w:rPr>
            <w:rFonts w:ascii="Times New Roman" w:eastAsia="Times New Roman" w:hAnsi="Times New Roman" w:cs="Times New Roman"/>
            <w:color w:val="222222"/>
            <w:sz w:val="24"/>
            <w:szCs w:val="24"/>
            <w:highlight w:val="white"/>
          </w:rPr>
          <w:t xml:space="preserve"> </w:t>
        </w:r>
        <w:r>
          <w:rPr>
            <w:rFonts w:ascii="Times New Roman" w:eastAsia="Times New Roman" w:hAnsi="Times New Roman" w:cs="Times New Roman"/>
            <w:i/>
            <w:color w:val="222222"/>
            <w:sz w:val="24"/>
            <w:szCs w:val="24"/>
            <w:highlight w:val="white"/>
          </w:rPr>
          <w:t>Psychological Review</w:t>
        </w:r>
        <w:r>
          <w:rPr>
            <w:rFonts w:ascii="Times New Roman" w:eastAsia="Times New Roman" w:hAnsi="Times New Roman" w:cs="Times New Roman"/>
            <w:color w:val="222222"/>
            <w:sz w:val="24"/>
            <w:szCs w:val="24"/>
            <w:highlight w:val="white"/>
          </w:rPr>
          <w:t>, 110, 403–421.</w:t>
        </w:r>
      </w:ins>
    </w:p>
    <w:p w:rsidR="003D1BC6" w:rsidRDefault="003D1BC6">
      <w:pPr>
        <w:rPr>
          <w:ins w:id="30" w:author="Jessica Stanis" w:date="2016-08-02T12:19:00Z"/>
        </w:rPr>
      </w:pPr>
    </w:p>
    <w:p w:rsidR="003D1BC6" w:rsidRDefault="00990FF2">
      <w:pPr>
        <w:rPr>
          <w:ins w:id="31" w:author="Jessica Stanis" w:date="2016-08-02T12:20:00Z"/>
        </w:rPr>
      </w:pPr>
      <w:ins w:id="32" w:author="Jessica Stanis" w:date="2016-08-02T12:19:00Z"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2. </w:t>
        </w:r>
      </w:ins>
      <w:ins w:id="33" w:author="Jessica Stanis" w:date="2016-08-02T12:20:00Z"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Freitas, A. L., </w:t>
        </w:r>
        <w:proofErr w:type="spellStart"/>
        <w:r>
          <w:rPr>
            <w:rFonts w:ascii="Times New Roman" w:eastAsia="Times New Roman" w:hAnsi="Times New Roman" w:cs="Times New Roman"/>
            <w:sz w:val="24"/>
            <w:szCs w:val="24"/>
          </w:rPr>
          <w:t>Gollwitzer</w:t>
        </w:r>
        <w:proofErr w:type="spellEnd"/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, P. M., &amp; Trope, Y. (2004). </w:t>
        </w:r>
        <w:proofErr w:type="gramStart"/>
        <w:r>
          <w:rPr>
            <w:rFonts w:ascii="Times New Roman" w:eastAsia="Times New Roman" w:hAnsi="Times New Roman" w:cs="Times New Roman"/>
            <w:sz w:val="24"/>
            <w:szCs w:val="24"/>
          </w:rPr>
          <w:t>The influence of abstract and concrete mindsets on anticipating and guiding others’ self-regulatory efforts.</w:t>
        </w:r>
        <w:proofErr w:type="gramEnd"/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i/>
            <w:sz w:val="24"/>
            <w:szCs w:val="24"/>
          </w:rPr>
          <w:t>Journal of Experimental Social Psychology</w:t>
        </w:r>
        <w:r>
          <w:rPr>
            <w:rFonts w:ascii="Times New Roman" w:eastAsia="Times New Roman" w:hAnsi="Times New Roman" w:cs="Times New Roman"/>
            <w:sz w:val="24"/>
            <w:szCs w:val="24"/>
          </w:rPr>
          <w:t>, 40, 739–752.</w:t>
        </w:r>
      </w:ins>
    </w:p>
    <w:p w:rsidR="003D1BC6" w:rsidRDefault="003D1BC6"/>
    <w:p w:rsidR="003D1BC6" w:rsidRDefault="00990FF2">
      <w:bookmarkStart w:id="34" w:name="_gjdgxs" w:colFirst="0" w:colLast="0"/>
      <w:bookmarkEnd w:id="34"/>
      <w:ins w:id="35" w:author="Jessica Stanis" w:date="2016-08-02T12:48:00Z"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3. </w:t>
        </w:r>
      </w:ins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Bargh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J. A., &amp; Chartrand, T. (2000). The mind in the middle: A practical guide to priming and automaticity research.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In H. T. Reis &amp; C. M. Judd (Eds.),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Handbook of research methods in social and personality psychology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(pp. 253–285).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New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York: Cambridge University Press.</w:t>
      </w:r>
    </w:p>
    <w:p w:rsidR="003D1BC6" w:rsidRDefault="003D1BC6"/>
    <w:p w:rsidR="003D1BC6" w:rsidRDefault="00990FF2">
      <w:del w:id="36" w:author="Jessica Stanis" w:date="2016-08-02T12:20:00Z">
        <w:r>
          <w:rPr>
            <w:rFonts w:ascii="Times New Roman" w:eastAsia="Times New Roman" w:hAnsi="Times New Roman" w:cs="Times New Roman"/>
            <w:sz w:val="24"/>
            <w:szCs w:val="24"/>
          </w:rPr>
          <w:delText xml:space="preserve">Freitas, A. L., Gollwitzer, P. M., &amp; Trope, Y. (2004). The influence of abstract and concrete mindsets on anticipating and guiding others’ self-regulatory efforts. </w:delText>
        </w:r>
        <w:r>
          <w:rPr>
            <w:rFonts w:ascii="Times New Roman" w:eastAsia="Times New Roman" w:hAnsi="Times New Roman" w:cs="Times New Roman"/>
            <w:i/>
            <w:sz w:val="24"/>
            <w:szCs w:val="24"/>
          </w:rPr>
          <w:delText>Journal of Experimental Social Psychology</w:delText>
        </w:r>
        <w:r>
          <w:rPr>
            <w:rFonts w:ascii="Times New Roman" w:eastAsia="Times New Roman" w:hAnsi="Times New Roman" w:cs="Times New Roman"/>
            <w:sz w:val="24"/>
            <w:szCs w:val="24"/>
          </w:rPr>
          <w:delText>, 40, 739–752.</w:delText>
        </w:r>
      </w:del>
    </w:p>
    <w:p w:rsidR="003D1BC6" w:rsidRDefault="003D1BC6"/>
    <w:p w:rsidR="003D1BC6" w:rsidRDefault="00990FF2"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Fujita, K., Trope, Y.,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Liberman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, N., &amp; Levin-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Sagi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, M. (2006).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Construal levels and self-control.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>Journal of personality and social psychology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>90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, 351.</w:t>
      </w:r>
      <w:proofErr w:type="gramEnd"/>
    </w:p>
    <w:p w:rsidR="003D1BC6" w:rsidRDefault="003D1BC6"/>
    <w:p w:rsidR="003D1BC6" w:rsidRDefault="00990FF2">
      <w:pPr>
        <w:rPr>
          <w:del w:id="37" w:author="Jessica Stanis" w:date="2016-08-02T12:39:00Z"/>
        </w:rPr>
      </w:pPr>
      <w:del w:id="38" w:author="Jessica Stanis" w:date="2016-08-02T12:39:00Z">
        <w:r>
          <w:rPr>
            <w:rFonts w:ascii="Times New Roman" w:eastAsia="Times New Roman" w:hAnsi="Times New Roman" w:cs="Times New Roman"/>
            <w:color w:val="222222"/>
            <w:sz w:val="24"/>
            <w:szCs w:val="24"/>
            <w:highlight w:val="white"/>
          </w:rPr>
          <w:delText xml:space="preserve">Kahneman, D. (2011). </w:delText>
        </w:r>
        <w:r>
          <w:rPr>
            <w:rFonts w:ascii="Times New Roman" w:eastAsia="Times New Roman" w:hAnsi="Times New Roman" w:cs="Times New Roman"/>
            <w:i/>
            <w:color w:val="222222"/>
            <w:sz w:val="24"/>
            <w:szCs w:val="24"/>
            <w:highlight w:val="white"/>
          </w:rPr>
          <w:delText>Thinking, fast and slow</w:delText>
        </w:r>
        <w:r>
          <w:rPr>
            <w:rFonts w:ascii="Times New Roman" w:eastAsia="Times New Roman" w:hAnsi="Times New Roman" w:cs="Times New Roman"/>
            <w:color w:val="222222"/>
            <w:sz w:val="24"/>
            <w:szCs w:val="24"/>
            <w:highlight w:val="white"/>
          </w:rPr>
          <w:delText>. Macmillan.</w:delText>
        </w:r>
      </w:del>
    </w:p>
    <w:p w:rsidR="003D1BC6" w:rsidRDefault="003D1BC6"/>
    <w:p w:rsidR="003D1BC6" w:rsidRDefault="00990FF2">
      <w:pPr>
        <w:rPr>
          <w:del w:id="39" w:author="Jessica Stanis" w:date="2016-08-02T12:39:00Z"/>
        </w:rPr>
      </w:pPr>
      <w:del w:id="40" w:author="Jessica Stanis" w:date="2016-08-02T12:39:00Z">
        <w:r>
          <w:rPr>
            <w:rFonts w:ascii="Times New Roman" w:eastAsia="Times New Roman" w:hAnsi="Times New Roman" w:cs="Times New Roman"/>
            <w:color w:val="222222"/>
            <w:sz w:val="24"/>
            <w:szCs w:val="24"/>
            <w:highlight w:val="white"/>
          </w:rPr>
          <w:delText>Metcalfe, J., &amp; Mischel, W. (1999). A hot/co</w:delText>
        </w:r>
        <w:r>
          <w:rPr>
            <w:rFonts w:ascii="Times New Roman" w:eastAsia="Times New Roman" w:hAnsi="Times New Roman" w:cs="Times New Roman"/>
            <w:color w:val="222222"/>
            <w:sz w:val="24"/>
            <w:szCs w:val="24"/>
            <w:highlight w:val="white"/>
          </w:rPr>
          <w:delText xml:space="preserve">ol system analysis of delay of gratification: Dynamics of willpower. </w:delText>
        </w:r>
        <w:r>
          <w:rPr>
            <w:rFonts w:ascii="Times New Roman" w:eastAsia="Times New Roman" w:hAnsi="Times New Roman" w:cs="Times New Roman"/>
            <w:i/>
            <w:color w:val="222222"/>
            <w:sz w:val="24"/>
            <w:szCs w:val="24"/>
            <w:highlight w:val="white"/>
          </w:rPr>
          <w:delText>Psychological Review</w:delText>
        </w:r>
        <w:r>
          <w:rPr>
            <w:rFonts w:ascii="Times New Roman" w:eastAsia="Times New Roman" w:hAnsi="Times New Roman" w:cs="Times New Roman"/>
            <w:color w:val="222222"/>
            <w:sz w:val="24"/>
            <w:szCs w:val="24"/>
            <w:highlight w:val="white"/>
          </w:rPr>
          <w:delText>, 106, 3–19.</w:delText>
        </w:r>
      </w:del>
    </w:p>
    <w:p w:rsidR="003D1BC6" w:rsidRDefault="003D1BC6"/>
    <w:p w:rsidR="003D1BC6" w:rsidRDefault="00990FF2">
      <w:pPr>
        <w:rPr>
          <w:ins w:id="41" w:author="Jessica Stanis" w:date="2016-08-02T12:39:00Z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lastRenderedPageBreak/>
        <w:t>Mischel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, W.,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Shoda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, Y., &amp; Rodriguez, M. L. (1989).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Delay of gratification in children. </w:t>
      </w:r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>Science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, 244, 933–938.</w:t>
      </w:r>
    </w:p>
    <w:p w:rsidR="003D1BC6" w:rsidRDefault="003D1BC6"/>
    <w:p w:rsidR="003D1BC6" w:rsidRDefault="003D1BC6">
      <w:pPr>
        <w:rPr>
          <w:del w:id="42" w:author="Jessica Stanis" w:date="2016-08-02T12:39:00Z"/>
        </w:rPr>
      </w:pPr>
    </w:p>
    <w:p w:rsidR="003D1BC6" w:rsidRDefault="00990FF2">
      <w:pPr>
        <w:rPr>
          <w:ins w:id="43" w:author="Jessica Stanis" w:date="2016-08-02T12:39:00Z"/>
        </w:rPr>
      </w:pPr>
      <w:proofErr w:type="gramStart"/>
      <w:ins w:id="44" w:author="Jessica Stanis" w:date="2016-08-02T12:39:00Z">
        <w:r>
          <w:rPr>
            <w:rFonts w:ascii="Times New Roman" w:eastAsia="Times New Roman" w:hAnsi="Times New Roman" w:cs="Times New Roman"/>
            <w:color w:val="222222"/>
            <w:sz w:val="24"/>
            <w:szCs w:val="24"/>
            <w:highlight w:val="white"/>
          </w:rPr>
          <w:t xml:space="preserve">Metcalfe, J., &amp; </w:t>
        </w:r>
        <w:proofErr w:type="spellStart"/>
        <w:r>
          <w:rPr>
            <w:rFonts w:ascii="Times New Roman" w:eastAsia="Times New Roman" w:hAnsi="Times New Roman" w:cs="Times New Roman"/>
            <w:color w:val="222222"/>
            <w:sz w:val="24"/>
            <w:szCs w:val="24"/>
            <w:highlight w:val="white"/>
          </w:rPr>
          <w:t>Mischel</w:t>
        </w:r>
        <w:proofErr w:type="spellEnd"/>
        <w:r>
          <w:rPr>
            <w:rFonts w:ascii="Times New Roman" w:eastAsia="Times New Roman" w:hAnsi="Times New Roman" w:cs="Times New Roman"/>
            <w:color w:val="222222"/>
            <w:sz w:val="24"/>
            <w:szCs w:val="24"/>
            <w:highlight w:val="white"/>
          </w:rPr>
          <w:t>, W. (1999).</w:t>
        </w:r>
        <w:proofErr w:type="gramEnd"/>
        <w:r>
          <w:rPr>
            <w:rFonts w:ascii="Times New Roman" w:eastAsia="Times New Roman" w:hAnsi="Times New Roman" w:cs="Times New Roman"/>
            <w:color w:val="222222"/>
            <w:sz w:val="24"/>
            <w:szCs w:val="24"/>
            <w:highlight w:val="white"/>
          </w:rPr>
          <w:t xml:space="preserve"> A hot</w:t>
        </w:r>
        <w:r>
          <w:rPr>
            <w:rFonts w:ascii="Times New Roman" w:eastAsia="Times New Roman" w:hAnsi="Times New Roman" w:cs="Times New Roman"/>
            <w:color w:val="222222"/>
            <w:sz w:val="24"/>
            <w:szCs w:val="24"/>
            <w:highlight w:val="white"/>
          </w:rPr>
          <w:t xml:space="preserve">/cool system analysis of delay of gratification: Dynamics of willpower. </w:t>
        </w:r>
        <w:r>
          <w:rPr>
            <w:rFonts w:ascii="Times New Roman" w:eastAsia="Times New Roman" w:hAnsi="Times New Roman" w:cs="Times New Roman"/>
            <w:i/>
            <w:color w:val="222222"/>
            <w:sz w:val="24"/>
            <w:szCs w:val="24"/>
            <w:highlight w:val="white"/>
          </w:rPr>
          <w:t>Psychological Review</w:t>
        </w:r>
        <w:r>
          <w:rPr>
            <w:rFonts w:ascii="Times New Roman" w:eastAsia="Times New Roman" w:hAnsi="Times New Roman" w:cs="Times New Roman"/>
            <w:color w:val="222222"/>
            <w:sz w:val="24"/>
            <w:szCs w:val="24"/>
            <w:highlight w:val="white"/>
          </w:rPr>
          <w:t>, 106, 3–19.</w:t>
        </w:r>
      </w:ins>
    </w:p>
    <w:p w:rsidR="003D1BC6" w:rsidRDefault="003D1BC6">
      <w:pPr>
        <w:rPr>
          <w:ins w:id="45" w:author="Jessica Stanis" w:date="2016-08-02T12:39:00Z"/>
        </w:rPr>
      </w:pPr>
    </w:p>
    <w:p w:rsidR="003D1BC6" w:rsidRDefault="003D1BC6">
      <w:pPr>
        <w:rPr>
          <w:del w:id="46" w:author="Jessica Stanis" w:date="2016-08-02T12:39:00Z"/>
        </w:rPr>
      </w:pPr>
    </w:p>
    <w:p w:rsidR="003D1BC6" w:rsidRDefault="003D1BC6"/>
    <w:p w:rsidR="003D1BC6" w:rsidRDefault="00990FF2">
      <w:pPr>
        <w:rPr>
          <w:ins w:id="47" w:author="Jessica Stanis" w:date="2016-08-02T12:39:00Z"/>
        </w:rPr>
      </w:pPr>
      <w:proofErr w:type="spellStart"/>
      <w:ins w:id="48" w:author="Jessica Stanis" w:date="2016-08-02T12:39:00Z">
        <w:r>
          <w:rPr>
            <w:rFonts w:ascii="Times New Roman" w:eastAsia="Times New Roman" w:hAnsi="Times New Roman" w:cs="Times New Roman"/>
            <w:color w:val="222222"/>
            <w:sz w:val="24"/>
            <w:szCs w:val="24"/>
            <w:highlight w:val="white"/>
          </w:rPr>
          <w:t>Kahneman</w:t>
        </w:r>
        <w:proofErr w:type="spellEnd"/>
        <w:r>
          <w:rPr>
            <w:rFonts w:ascii="Times New Roman" w:eastAsia="Times New Roman" w:hAnsi="Times New Roman" w:cs="Times New Roman"/>
            <w:color w:val="222222"/>
            <w:sz w:val="24"/>
            <w:szCs w:val="24"/>
            <w:highlight w:val="white"/>
          </w:rPr>
          <w:t xml:space="preserve">, D. (2011). </w:t>
        </w:r>
        <w:proofErr w:type="gramStart"/>
        <w:r>
          <w:rPr>
            <w:rFonts w:ascii="Times New Roman" w:eastAsia="Times New Roman" w:hAnsi="Times New Roman" w:cs="Times New Roman"/>
            <w:i/>
            <w:color w:val="222222"/>
            <w:sz w:val="24"/>
            <w:szCs w:val="24"/>
            <w:highlight w:val="white"/>
          </w:rPr>
          <w:t>Thinking, fast and slow</w:t>
        </w:r>
        <w:r>
          <w:rPr>
            <w:rFonts w:ascii="Times New Roman" w:eastAsia="Times New Roman" w:hAnsi="Times New Roman" w:cs="Times New Roman"/>
            <w:color w:val="222222"/>
            <w:sz w:val="24"/>
            <w:szCs w:val="24"/>
            <w:highlight w:val="white"/>
          </w:rPr>
          <w:t>.</w:t>
        </w:r>
        <w:proofErr w:type="gramEnd"/>
        <w:r>
          <w:rPr>
            <w:rFonts w:ascii="Times New Roman" w:eastAsia="Times New Roman" w:hAnsi="Times New Roman" w:cs="Times New Roman"/>
            <w:color w:val="222222"/>
            <w:sz w:val="24"/>
            <w:szCs w:val="24"/>
            <w:highlight w:val="white"/>
          </w:rPr>
          <w:t xml:space="preserve"> Macmillan.</w:t>
        </w:r>
      </w:ins>
    </w:p>
    <w:p w:rsidR="003D1BC6" w:rsidRDefault="003D1BC6"/>
    <w:sectPr w:rsidR="003D1BC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B6C43"/>
    <w:multiLevelType w:val="multilevel"/>
    <w:tmpl w:val="344CB4A0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D1BC6"/>
    <w:rsid w:val="003D1BC6"/>
    <w:rsid w:val="0099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i/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F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F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i/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F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F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1857</Words>
  <Characters>10589</Characters>
  <Application>Microsoft Office Word</Application>
  <DocSecurity>0</DocSecurity>
  <Lines>88</Lines>
  <Paragraphs>24</Paragraphs>
  <ScaleCrop>false</ScaleCrop>
  <Company>Cambridge University Press</Company>
  <LinksUpToDate>false</LinksUpToDate>
  <CharactersWithSpaces>12422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 Repetto</cp:lastModifiedBy>
  <cp:revision>2</cp:revision>
  <dcterms:created xsi:type="dcterms:W3CDTF">2016-09-10T00:20:00Z</dcterms:created>
  <dcterms:modified xsi:type="dcterms:W3CDTF">2016-09-10T00:20:00Z</dcterms:modified>
</cp:coreProperties>
</file>